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4496C580"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DF16A4">
        <w:rPr>
          <w:sz w:val="24"/>
          <w:szCs w:val="24"/>
        </w:rPr>
        <w:t xml:space="preserve"> 46-G008-23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6E17EC" w:rsidRPr="00DF2302" w14:paraId="63269C81" w14:textId="77777777" w:rsidTr="00C66DC8">
        <w:trPr>
          <w:cantSplit/>
          <w:tblHeader/>
        </w:trPr>
        <w:tc>
          <w:tcPr>
            <w:tcW w:w="2695"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102"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C66DC8">
        <w:trPr>
          <w:cantSplit/>
          <w:tblHeader/>
        </w:trPr>
        <w:tc>
          <w:tcPr>
            <w:tcW w:w="2695" w:type="dxa"/>
            <w:shd w:val="clear" w:color="auto" w:fill="auto"/>
            <w:vAlign w:val="center"/>
          </w:tcPr>
          <w:p w14:paraId="5B4EEC3C" w14:textId="461BD486" w:rsidR="006E17EC" w:rsidRPr="00C66DC8" w:rsidRDefault="00DE3F38"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 xml:space="preserve">Firm/consortium’s experience and reputation </w:t>
            </w:r>
            <w:r w:rsidR="00B52A14" w:rsidRPr="00C66DC8">
              <w:rPr>
                <w:rFonts w:asciiTheme="minorHAnsi" w:hAnsiTheme="minorHAnsi"/>
                <w:sz w:val="22"/>
                <w:szCs w:val="22"/>
                <w:lang w:eastAsia="en-US"/>
              </w:rPr>
              <w:t>with</w:t>
            </w:r>
            <w:r w:rsidRPr="00C66DC8">
              <w:rPr>
                <w:rFonts w:asciiTheme="minorHAnsi" w:hAnsiTheme="minorHAnsi"/>
                <w:sz w:val="22"/>
                <w:szCs w:val="22"/>
                <w:lang w:eastAsia="en-US"/>
              </w:rPr>
              <w:t xml:space="preserve"> similar </w:t>
            </w:r>
            <w:r w:rsidR="00AD3DBB" w:rsidRPr="00C66DC8">
              <w:rPr>
                <w:rFonts w:asciiTheme="minorHAnsi" w:hAnsiTheme="minorHAnsi"/>
                <w:sz w:val="22"/>
                <w:szCs w:val="22"/>
                <w:lang w:eastAsia="en-US"/>
              </w:rPr>
              <w:t>supply of Goods</w:t>
            </w:r>
          </w:p>
        </w:tc>
        <w:tc>
          <w:tcPr>
            <w:tcW w:w="5102" w:type="dxa"/>
            <w:shd w:val="clear" w:color="auto" w:fill="auto"/>
          </w:tcPr>
          <w:p w14:paraId="6B7C983D" w14:textId="77777777" w:rsidR="006E17EC" w:rsidRDefault="00C66DC8" w:rsidP="00C66DC8">
            <w:pPr>
              <w:pStyle w:val="TableContents"/>
              <w:numPr>
                <w:ilvl w:val="0"/>
                <w:numId w:val="10"/>
              </w:numPr>
              <w:rPr>
                <w:rFonts w:asciiTheme="minorHAnsi" w:hAnsiTheme="minorHAnsi"/>
                <w:sz w:val="22"/>
                <w:szCs w:val="22"/>
              </w:rPr>
            </w:pPr>
            <w:r>
              <w:rPr>
                <w:rFonts w:asciiTheme="minorHAnsi" w:hAnsiTheme="minorHAnsi"/>
                <w:sz w:val="22"/>
                <w:szCs w:val="22"/>
              </w:rPr>
              <w:t>Experience in ordering the same product</w:t>
            </w:r>
          </w:p>
          <w:p w14:paraId="3ADDF29E" w14:textId="7F78C7C8" w:rsidR="00C66DC8" w:rsidRPr="00C66DC8" w:rsidRDefault="00C66DC8" w:rsidP="00C66DC8">
            <w:pPr>
              <w:pStyle w:val="TableContents"/>
              <w:ind w:left="720"/>
              <w:rPr>
                <w:rFonts w:asciiTheme="minorHAnsi" w:hAnsiTheme="minorHAnsi"/>
                <w:sz w:val="22"/>
                <w:szCs w:val="22"/>
              </w:rPr>
            </w:pPr>
          </w:p>
        </w:tc>
        <w:tc>
          <w:tcPr>
            <w:tcW w:w="1360" w:type="dxa"/>
            <w:shd w:val="clear" w:color="auto" w:fill="auto"/>
            <w:vAlign w:val="center"/>
          </w:tcPr>
          <w:p w14:paraId="6FB170A3" w14:textId="0C8E4561"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C66DC8">
        <w:trPr>
          <w:cantSplit/>
          <w:tblHeader/>
        </w:trPr>
        <w:tc>
          <w:tcPr>
            <w:tcW w:w="2695" w:type="dxa"/>
            <w:shd w:val="clear" w:color="auto" w:fill="auto"/>
            <w:vAlign w:val="center"/>
          </w:tcPr>
          <w:p w14:paraId="44102FCB" w14:textId="19DEBEED" w:rsidR="006E17EC" w:rsidRPr="00C66DC8" w:rsidRDefault="00AD3DBB"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shd w:val="clear" w:color="auto" w:fill="auto"/>
          </w:tcPr>
          <w:p w14:paraId="697AF6BC" w14:textId="77777777" w:rsidR="006E17EC"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44 days after 1</w:t>
            </w:r>
            <w:r w:rsidRPr="00C66DC8">
              <w:rPr>
                <w:rFonts w:asciiTheme="minorHAnsi" w:hAnsiTheme="minorHAnsi"/>
                <w:sz w:val="22"/>
                <w:szCs w:val="22"/>
                <w:vertAlign w:val="superscript"/>
              </w:rPr>
              <w:t>st</w:t>
            </w:r>
            <w:r w:rsidRPr="00C66DC8">
              <w:rPr>
                <w:rFonts w:asciiTheme="minorHAnsi" w:hAnsiTheme="minorHAnsi"/>
                <w:sz w:val="22"/>
                <w:szCs w:val="22"/>
              </w:rPr>
              <w:t xml:space="preserve"> payment </w:t>
            </w:r>
          </w:p>
          <w:p w14:paraId="4BA71FA2" w14:textId="35CF4451" w:rsidR="00C66DC8" w:rsidRPr="00C66DC8" w:rsidRDefault="00C66DC8" w:rsidP="00C66DC8">
            <w:pPr>
              <w:pStyle w:val="TableContents"/>
              <w:numPr>
                <w:ilvl w:val="0"/>
                <w:numId w:val="9"/>
              </w:numPr>
              <w:rPr>
                <w:rFonts w:asciiTheme="minorHAnsi" w:hAnsiTheme="minorHAnsi"/>
                <w:sz w:val="22"/>
                <w:szCs w:val="22"/>
              </w:rPr>
            </w:pPr>
            <w:r>
              <w:rPr>
                <w:rFonts w:asciiTheme="minorHAnsi" w:hAnsiTheme="minorHAnsi"/>
                <w:sz w:val="22"/>
                <w:szCs w:val="22"/>
              </w:rPr>
              <w:t>Shipping schedule to be clearly stated</w:t>
            </w:r>
          </w:p>
        </w:tc>
        <w:tc>
          <w:tcPr>
            <w:tcW w:w="1360" w:type="dxa"/>
            <w:shd w:val="clear" w:color="auto" w:fill="auto"/>
            <w:vAlign w:val="center"/>
          </w:tcPr>
          <w:p w14:paraId="657554B4" w14:textId="161E19E9"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C66DC8">
        <w:trPr>
          <w:cantSplit/>
          <w:tblHeader/>
        </w:trPr>
        <w:tc>
          <w:tcPr>
            <w:tcW w:w="2695" w:type="dxa"/>
            <w:shd w:val="clear" w:color="auto" w:fill="auto"/>
            <w:vAlign w:val="center"/>
          </w:tcPr>
          <w:p w14:paraId="58A5C5B6" w14:textId="111A661F" w:rsidR="006E17EC" w:rsidRPr="00C66DC8" w:rsidRDefault="00C66DC8"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shd w:val="clear" w:color="auto" w:fill="auto"/>
          </w:tcPr>
          <w:p w14:paraId="7914ED07" w14:textId="77777777" w:rsidR="006E17EC"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p w14:paraId="23A8F695" w14:textId="5A761919" w:rsidR="00C66DC8"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Warranty period to be clearly stated</w:t>
            </w:r>
          </w:p>
        </w:tc>
        <w:tc>
          <w:tcPr>
            <w:tcW w:w="1360" w:type="dxa"/>
            <w:shd w:val="clear" w:color="auto" w:fill="auto"/>
            <w:vAlign w:val="center"/>
          </w:tcPr>
          <w:p w14:paraId="240875A4" w14:textId="420750E3"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DF2302" w14:paraId="59453870" w14:textId="77777777" w:rsidTr="00C66DC8">
        <w:trPr>
          <w:cantSplit/>
          <w:tblHeader/>
        </w:trPr>
        <w:tc>
          <w:tcPr>
            <w:tcW w:w="2695" w:type="dxa"/>
            <w:shd w:val="clear" w:color="auto" w:fill="auto"/>
            <w:vAlign w:val="center"/>
          </w:tcPr>
          <w:p w14:paraId="57F1472D" w14:textId="66C367C9" w:rsidR="006E17EC" w:rsidRPr="00C66DC8" w:rsidRDefault="00E966A1"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Provision of additional pipe</w:t>
            </w:r>
          </w:p>
        </w:tc>
        <w:tc>
          <w:tcPr>
            <w:tcW w:w="5102" w:type="dxa"/>
            <w:shd w:val="clear" w:color="auto" w:fill="auto"/>
          </w:tcPr>
          <w:p w14:paraId="580C9F7F" w14:textId="1CFBDEF2" w:rsidR="00C66DC8" w:rsidRPr="00E966A1" w:rsidRDefault="00E966A1" w:rsidP="00E966A1">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Products ready in stock when ordered.</w:t>
            </w:r>
          </w:p>
          <w:p w14:paraId="375ED5B7" w14:textId="7F4048E0" w:rsidR="00C66DC8" w:rsidRPr="00C66DC8" w:rsidRDefault="00C66DC8" w:rsidP="00C66DC8">
            <w:p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4C15556C"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1ABFA619"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ins w:id="15" w:author="Sven Erik" w:date="2020-08-26T15:40:00Z">
        <w:r w:rsidR="00B57649">
          <w:rPr>
            <w:rFonts w:ascii="Calibri" w:hAnsi="Calibri"/>
            <w:b/>
            <w:lang w:val="en-GB"/>
          </w:rPr>
          <w:t>(</w:t>
        </w:r>
      </w:ins>
      <w:r w:rsidR="00DF16A4">
        <w:rPr>
          <w:rFonts w:ascii="Calibri" w:hAnsi="Calibri"/>
          <w:b/>
          <w:lang w:val="en-GB"/>
        </w:rPr>
        <w:t>l</w:t>
      </w:r>
      <w:r w:rsidRPr="00DF2302">
        <w:rPr>
          <w:rFonts w:ascii="Calibri" w:hAnsi="Calibri"/>
          <w:b/>
          <w:lang w:val="en-GB"/>
        </w:rPr>
        <w:t>c /</w:t>
      </w:r>
      <w:r w:rsidR="00DF16A4">
        <w:rPr>
          <w:rFonts w:ascii="Calibri" w:hAnsi="Calibri"/>
          <w:b/>
          <w:lang w:val="en-GB"/>
        </w:rPr>
        <w:t>t</w:t>
      </w:r>
      <w:r w:rsidRPr="00DF2302">
        <w:rPr>
          <w:rFonts w:ascii="Calibri" w:hAnsi="Calibri"/>
          <w:b/>
          <w:lang w:val="en-GB"/>
        </w:rPr>
        <w:t>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lastRenderedPageBreak/>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F196A" w14:textId="77777777" w:rsidR="00B01EA4" w:rsidRDefault="00B01EA4">
      <w:r>
        <w:separator/>
      </w:r>
    </w:p>
  </w:endnote>
  <w:endnote w:type="continuationSeparator" w:id="0">
    <w:p w14:paraId="2FAC5544" w14:textId="77777777" w:rsidR="00B01EA4" w:rsidRDefault="00B01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966A1" w:rsidRPr="00E966A1">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966A1" w:rsidRPr="00E966A1">
      <w:rPr>
        <w:noProof/>
        <w:color w:val="17365D" w:themeColor="text2" w:themeShade="BF"/>
        <w:lang w:val="sv-SE"/>
      </w:rPr>
      <w:t>4</w:t>
    </w:r>
    <w:r>
      <w:rPr>
        <w:color w:val="17365D" w:themeColor="text2" w:themeShade="BF"/>
      </w:rPr>
      <w:fldChar w:fldCharType="end"/>
    </w:r>
  </w:p>
  <w:p w14:paraId="213B5D63" w14:textId="5D5E1FF7" w:rsidR="00D15CF2" w:rsidRDefault="004878F3" w:rsidP="004878F3">
    <w:pPr>
      <w:pStyle w:val="Footer"/>
    </w:pPr>
    <w:r>
      <w:fldChar w:fldCharType="begin"/>
    </w:r>
    <w:r>
      <w:instrText xml:space="preserve"> DATE \@ "yyyy-MM-dd" </w:instrText>
    </w:r>
    <w:r>
      <w:fldChar w:fldCharType="separate"/>
    </w:r>
    <w:r w:rsidR="00DF16A4">
      <w:rPr>
        <w:noProof/>
      </w:rPr>
      <w:t>2023-05-12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16B15" w14:textId="77777777" w:rsidR="00B01EA4" w:rsidRDefault="00B01EA4">
      <w:r>
        <w:separator/>
      </w:r>
    </w:p>
  </w:footnote>
  <w:footnote w:type="continuationSeparator" w:id="0">
    <w:p w14:paraId="6AAF30E3" w14:textId="77777777" w:rsidR="00B01EA4" w:rsidRDefault="00B01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509638A0"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73943376">
    <w:abstractNumId w:val="2"/>
  </w:num>
  <w:num w:numId="2" w16cid:durableId="785080578">
    <w:abstractNumId w:val="9"/>
  </w:num>
  <w:num w:numId="3" w16cid:durableId="880479395">
    <w:abstractNumId w:val="8"/>
  </w:num>
  <w:num w:numId="4" w16cid:durableId="706220278">
    <w:abstractNumId w:val="7"/>
  </w:num>
  <w:num w:numId="5" w16cid:durableId="1220283854">
    <w:abstractNumId w:val="0"/>
  </w:num>
  <w:num w:numId="6" w16cid:durableId="56511338">
    <w:abstractNumId w:val="5"/>
  </w:num>
  <w:num w:numId="7" w16cid:durableId="242566526">
    <w:abstractNumId w:val="1"/>
  </w:num>
  <w:num w:numId="8" w16cid:durableId="893660637">
    <w:abstractNumId w:val="4"/>
  </w:num>
  <w:num w:numId="9" w16cid:durableId="1143043301">
    <w:abstractNumId w:val="3"/>
  </w:num>
  <w:num w:numId="10" w16cid:durableId="274487736">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33B5"/>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A4"/>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6DC8"/>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5C"/>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16A4"/>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66A1"/>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E09DA89A-BD73-4279-AC41-6D3BB62A3104}">
  <ds:schemaRefs>
    <ds:schemaRef ds:uri="http://schemas.openxmlformats.org/officeDocument/2006/bibliography"/>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696</Words>
  <Characters>3969</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4656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2016-10-18T02:57:00Z</cp:lastPrinted>
  <dcterms:created xsi:type="dcterms:W3CDTF">2023-04-03T03:32:00Z</dcterms:created>
  <dcterms:modified xsi:type="dcterms:W3CDTF">2023-05-11T23:46:00Z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